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2917"/>
        <w:gridCol w:w="48"/>
        <w:gridCol w:w="481"/>
        <w:gridCol w:w="286"/>
        <w:gridCol w:w="422"/>
        <w:gridCol w:w="1126"/>
        <w:gridCol w:w="63"/>
        <w:gridCol w:w="904"/>
      </w:tblGrid>
      <w:tr w:rsidR="00033D88" w:rsidRPr="00402063" w14:paraId="6B9C56F5" w14:textId="77777777" w:rsidTr="00AB0EA4">
        <w:trPr>
          <w:gridAfter w:val="2"/>
          <w:wAfter w:w="967" w:type="dxa"/>
          <w:trHeight w:val="806"/>
        </w:trPr>
        <w:tc>
          <w:tcPr>
            <w:tcW w:w="9239" w:type="dxa"/>
            <w:gridSpan w:val="8"/>
            <w:shd w:val="clear" w:color="auto" w:fill="auto"/>
            <w:tcMar>
              <w:top w:w="85" w:type="dxa"/>
              <w:left w:w="85" w:type="dxa"/>
              <w:bottom w:w="85" w:type="dxa"/>
              <w:right w:w="85" w:type="dxa"/>
            </w:tcMar>
          </w:tcPr>
          <w:p w14:paraId="672AAF84" w14:textId="71D1929F" w:rsidR="00033D88" w:rsidRPr="00402063" w:rsidRDefault="004A76B8" w:rsidP="004647D6">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16582D" w:rsidRPr="00402063">
              <w:rPr>
                <w:rFonts w:cstheme="minorHAnsi"/>
              </w:rPr>
              <w:t>V</w:t>
            </w:r>
            <w:r w:rsidR="0016582D">
              <w:rPr>
                <w:rFonts w:cstheme="minorHAnsi"/>
              </w:rPr>
              <w:t>10</w:t>
            </w:r>
            <w:r w:rsidR="00731101">
              <w:rPr>
                <w:rFonts w:cstheme="minorHAnsi"/>
              </w:rPr>
              <w:t>.</w:t>
            </w:r>
            <w:del w:id="0" w:author="Richard Haynes" w:date="2020-11-21T12:05:00Z">
              <w:r w:rsidR="00731101" w:rsidDel="004647D6">
                <w:rPr>
                  <w:rFonts w:cstheme="minorHAnsi"/>
                </w:rPr>
                <w:delText xml:space="preserve">0 </w:delText>
              </w:r>
            </w:del>
            <w:ins w:id="1" w:author="Richard Haynes" w:date="2020-11-21T12:05:00Z">
              <w:r w:rsidR="004647D6">
                <w:rPr>
                  <w:rFonts w:cstheme="minorHAnsi"/>
                </w:rPr>
                <w:t>1 2</w:t>
              </w:r>
            </w:ins>
            <w:r w:rsidR="00D034F8">
              <w:rPr>
                <w:rFonts w:cstheme="minorHAnsi"/>
              </w:rPr>
              <w:t>1</w:t>
            </w:r>
            <w:del w:id="2" w:author="Richard Haynes" w:date="2020-11-21T12:05:00Z">
              <w:r w:rsidR="00D034F8" w:rsidDel="004647D6">
                <w:rPr>
                  <w:rFonts w:cstheme="minorHAnsi"/>
                </w:rPr>
                <w:delText>9</w:delText>
              </w:r>
            </w:del>
            <w:r w:rsidR="00731101">
              <w:rPr>
                <w:rFonts w:cstheme="minorHAnsi"/>
              </w:rPr>
              <w:t>-</w:t>
            </w:r>
            <w:r w:rsidR="0016582D">
              <w:rPr>
                <w:rFonts w:cstheme="minorHAnsi"/>
              </w:rPr>
              <w:t>Nov</w:t>
            </w:r>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8"/>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C22946" w:rsidRPr="00402063" w14:paraId="5430F57B" w14:textId="77777777" w:rsidTr="00A54954">
        <w:trPr>
          <w:gridAfter w:val="1"/>
          <w:wAfter w:w="904" w:type="dxa"/>
          <w:trHeight w:val="540"/>
        </w:trPr>
        <w:tc>
          <w:tcPr>
            <w:tcW w:w="6876" w:type="dxa"/>
            <w:gridSpan w:val="3"/>
            <w:shd w:val="clear" w:color="auto" w:fill="auto"/>
            <w:tcMar>
              <w:top w:w="85" w:type="dxa"/>
              <w:left w:w="85" w:type="dxa"/>
              <w:bottom w:w="85" w:type="dxa"/>
              <w:right w:w="85" w:type="dxa"/>
            </w:tcMar>
          </w:tcPr>
          <w:p w14:paraId="387A8D78" w14:textId="2FCD56AD" w:rsidR="00C22946" w:rsidRPr="0031547E" w:rsidRDefault="00C22946" w:rsidP="0016582D">
            <w:pPr>
              <w:pStyle w:val="ListParagraph"/>
              <w:spacing w:after="0" w:line="240" w:lineRule="auto"/>
              <w:ind w:left="-53" w:right="-57"/>
              <w:jc w:val="both"/>
              <w:rPr>
                <w:rFonts w:cstheme="minorHAnsi"/>
                <w:b/>
                <w:i/>
              </w:rPr>
            </w:pPr>
            <w:r>
              <w:rPr>
                <w:rFonts w:cstheme="minorHAnsi"/>
                <w:b/>
              </w:rPr>
              <w:t>6</w:t>
            </w:r>
            <w:r w:rsidRPr="00402063">
              <w:rPr>
                <w:rFonts w:cstheme="minorHAnsi"/>
                <w:b/>
              </w:rPr>
              <w:t xml:space="preserve">. </w:t>
            </w:r>
            <w:r w:rsidR="00B814B8">
              <w:rPr>
                <w:rFonts w:cstheme="minorHAnsi"/>
                <w:b/>
              </w:rPr>
              <w:t xml:space="preserve">OPTIONAL: </w:t>
            </w:r>
            <w:r>
              <w:rPr>
                <w:rFonts w:cstheme="minorHAnsi"/>
                <w:b/>
              </w:rPr>
              <w:t>Convalescent plasma</w:t>
            </w:r>
            <w:r w:rsidRPr="00402063">
              <w:rPr>
                <w:rFonts w:cstheme="minorHAnsi"/>
                <w:b/>
              </w:rPr>
              <w:t>:</w:t>
            </w:r>
            <w:r w:rsidRPr="00402063">
              <w:rPr>
                <w:rFonts w:cstheme="minorHAnsi"/>
              </w:rPr>
              <w:t xml:space="preserve"> </w:t>
            </w:r>
            <w:r w:rsidRPr="0031547E">
              <w:rPr>
                <w:lang w:val="en-US"/>
              </w:rPr>
              <w:t xml:space="preserve">I </w:t>
            </w:r>
            <w:r>
              <w:rPr>
                <w:lang w:val="en-US"/>
              </w:rPr>
              <w:t>am aware that I may be offered convalescent plasma as one of the treatments I may receive.</w:t>
            </w:r>
            <w:r w:rsidR="00647D2C">
              <w:rPr>
                <w:rFonts w:cstheme="minorHAnsi"/>
              </w:rPr>
              <w:t xml:space="preserve"> </w:t>
            </w:r>
            <w:r>
              <w:rPr>
                <w:lang w:val="en-US"/>
              </w:rPr>
              <w:t xml:space="preserve">I have indicated my agreement (or not) to receive this by initialing the appropriate box. </w:t>
            </w:r>
          </w:p>
        </w:tc>
        <w:tc>
          <w:tcPr>
            <w:tcW w:w="48" w:type="dxa"/>
            <w:tcBorders>
              <w:left w:val="nil"/>
              <w:right w:val="single" w:sz="4" w:space="0" w:color="auto"/>
            </w:tcBorders>
            <w:shd w:val="clear" w:color="auto" w:fill="auto"/>
          </w:tcPr>
          <w:p w14:paraId="6BFABF3A" w14:textId="489C8A83" w:rsidR="00C22946" w:rsidRPr="007872EA" w:rsidRDefault="00C22946" w:rsidP="00C22946">
            <w:pPr>
              <w:pStyle w:val="ListParagraph"/>
              <w:spacing w:after="0" w:line="240" w:lineRule="auto"/>
              <w:ind w:left="-53" w:right="-57"/>
              <w:jc w:val="both"/>
              <w:rPr>
                <w:rFonts w:cstheme="minorHAnsi"/>
                <w:sz w:val="2"/>
              </w:rPr>
            </w:pPr>
          </w:p>
        </w:tc>
        <w:tc>
          <w:tcPr>
            <w:tcW w:w="1189" w:type="dxa"/>
            <w:gridSpan w:val="3"/>
            <w:tcBorders>
              <w:top w:val="single" w:sz="4" w:space="0" w:color="auto"/>
              <w:left w:val="single" w:sz="4" w:space="0" w:color="auto"/>
              <w:bottom w:val="single" w:sz="4" w:space="0" w:color="auto"/>
              <w:right w:val="single" w:sz="4" w:space="0" w:color="auto"/>
            </w:tcBorders>
            <w:shd w:val="clear" w:color="auto" w:fill="auto"/>
          </w:tcPr>
          <w:p w14:paraId="0D8711F4" w14:textId="2E949926" w:rsidR="00C22946" w:rsidRPr="007872EA" w:rsidRDefault="00C22946" w:rsidP="007872EA">
            <w:pPr>
              <w:pStyle w:val="ListParagraph"/>
              <w:spacing w:after="0" w:line="240" w:lineRule="auto"/>
              <w:ind w:left="-53" w:right="-57"/>
              <w:jc w:val="center"/>
              <w:rPr>
                <w:rFonts w:cstheme="minorHAnsi"/>
                <w:b/>
                <w:sz w:val="18"/>
              </w:rPr>
            </w:pPr>
            <w:r w:rsidRPr="007872EA">
              <w:rPr>
                <w:rFonts w:cstheme="minorHAnsi"/>
                <w:b/>
                <w:sz w:val="18"/>
              </w:rPr>
              <w:t>I agree</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
          <w:p w14:paraId="1D0B43B3" w14:textId="15C42584" w:rsidR="00C22946" w:rsidRPr="007872EA" w:rsidRDefault="00C22946" w:rsidP="007872EA">
            <w:pPr>
              <w:pStyle w:val="ListParagraph"/>
              <w:spacing w:after="0" w:line="240" w:lineRule="auto"/>
              <w:ind w:left="-53" w:right="-57"/>
              <w:jc w:val="center"/>
              <w:rPr>
                <w:rFonts w:cstheme="minorHAnsi"/>
                <w:b/>
              </w:rPr>
            </w:pPr>
            <w:r w:rsidRPr="007872EA">
              <w:rPr>
                <w:rFonts w:cstheme="minorHAnsi"/>
                <w:b/>
                <w:sz w:val="18"/>
              </w:rPr>
              <w:t>I do not agree</w:t>
            </w:r>
          </w:p>
        </w:tc>
      </w:tr>
      <w:tr w:rsidR="0016582D" w:rsidRPr="00402063" w14:paraId="12C7A53F" w14:textId="77777777" w:rsidTr="00A54954">
        <w:trPr>
          <w:gridAfter w:val="1"/>
          <w:wAfter w:w="904" w:type="dxa"/>
          <w:trHeight w:val="540"/>
        </w:trPr>
        <w:tc>
          <w:tcPr>
            <w:tcW w:w="9302" w:type="dxa"/>
            <w:gridSpan w:val="9"/>
            <w:shd w:val="clear" w:color="auto" w:fill="auto"/>
            <w:tcMar>
              <w:top w:w="85" w:type="dxa"/>
              <w:left w:w="85" w:type="dxa"/>
              <w:bottom w:w="85" w:type="dxa"/>
              <w:right w:w="85" w:type="dxa"/>
            </w:tcMar>
          </w:tcPr>
          <w:p w14:paraId="767F7565" w14:textId="73A03D82" w:rsidR="0016582D" w:rsidRPr="007872EA" w:rsidRDefault="0016582D" w:rsidP="00A54954">
            <w:pPr>
              <w:pStyle w:val="ListParagraph"/>
              <w:spacing w:after="0" w:line="240" w:lineRule="auto"/>
              <w:ind w:left="-53" w:right="-57"/>
              <w:rPr>
                <w:rFonts w:cstheme="minorHAnsi"/>
                <w:b/>
                <w:sz w:val="18"/>
              </w:rPr>
            </w:pPr>
            <w:r>
              <w:rPr>
                <w:rFonts w:cstheme="minorHAnsi"/>
                <w:b/>
              </w:rPr>
              <w:t xml:space="preserve">7. Blood sample: </w:t>
            </w:r>
            <w:r>
              <w:rPr>
                <w:rFonts w:cstheme="minorHAnsi"/>
              </w:rPr>
              <w:t xml:space="preserve">I am aware that a blood sample will be sent to a central laboratory for measurement of coronavirus and antibodies against it if I </w:t>
            </w:r>
            <w:r w:rsidR="00FE4B1A">
              <w:rPr>
                <w:rFonts w:cstheme="minorHAnsi"/>
              </w:rPr>
              <w:t>enter the convalescent plasma or Mab comparison.</w:t>
            </w:r>
          </w:p>
        </w:tc>
      </w:tr>
      <w:tr w:rsidR="00033D88" w:rsidRPr="00402063" w14:paraId="5F52761E" w14:textId="77777777" w:rsidTr="007872EA">
        <w:trPr>
          <w:gridAfter w:val="2"/>
          <w:wAfter w:w="967" w:type="dxa"/>
          <w:trHeight w:val="18"/>
        </w:trPr>
        <w:tc>
          <w:tcPr>
            <w:tcW w:w="9239" w:type="dxa"/>
            <w:gridSpan w:val="8"/>
            <w:shd w:val="clear" w:color="auto" w:fill="auto"/>
            <w:tcMar>
              <w:top w:w="85" w:type="dxa"/>
              <w:left w:w="85" w:type="dxa"/>
              <w:bottom w:w="85" w:type="dxa"/>
              <w:right w:w="85" w:type="dxa"/>
            </w:tcMar>
          </w:tcPr>
          <w:p w14:paraId="2AAD8EF7" w14:textId="25FF83E1" w:rsidR="00033D88" w:rsidRPr="00402063" w:rsidRDefault="008A3A79" w:rsidP="00B814B8">
            <w:pPr>
              <w:spacing w:before="40" w:after="0" w:line="240" w:lineRule="auto"/>
              <w:ind w:left="-57" w:right="-57"/>
              <w:jc w:val="both"/>
              <w:rPr>
                <w:rFonts w:cstheme="minorHAnsi"/>
              </w:rPr>
            </w:pPr>
            <w:r>
              <w:rPr>
                <w:rFonts w:cstheme="minorHAnsi"/>
                <w:b/>
              </w:rPr>
              <w:t>7</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gridSpan w:val="3"/>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gridSpan w:val="3"/>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4"/>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gridSpan w:val="3"/>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gridSpan w:val="3"/>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4"/>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77777777" w:rsidR="006C4F9E" w:rsidRDefault="006C4F9E">
      <w:pPr>
        <w:tabs>
          <w:tab w:val="left" w:pos="-720"/>
          <w:tab w:val="left" w:pos="558"/>
          <w:tab w:val="left" w:pos="1170"/>
          <w:tab w:val="left" w:pos="1674"/>
          <w:tab w:val="left" w:pos="4798"/>
        </w:tabs>
        <w:jc w:val="center"/>
        <w:rPr>
          <w:rFonts w:ascii="Arial" w:hAnsi="Arial" w:cs="Arial"/>
          <w:i/>
          <w:sz w:val="16"/>
          <w:szCs w:val="16"/>
        </w:rPr>
      </w:pPr>
    </w:p>
    <w:p w14:paraId="7DEF6D9A" w14:textId="1A261399" w:rsidR="00256168" w:rsidRDefault="004647D6">
      <w:pPr>
        <w:tabs>
          <w:tab w:val="left" w:pos="-720"/>
          <w:tab w:val="left" w:pos="558"/>
          <w:tab w:val="left" w:pos="1170"/>
          <w:tab w:val="left" w:pos="1620"/>
          <w:tab w:val="left" w:pos="1674"/>
          <w:tab w:val="left" w:pos="4798"/>
        </w:tabs>
        <w:rPr>
          <w:rFonts w:ascii="Arial" w:hAnsi="Arial" w:cs="Arial"/>
          <w:i/>
          <w:sz w:val="16"/>
          <w:szCs w:val="16"/>
        </w:rPr>
        <w:pPrChange w:id="3" w:author="Richard Haynes" w:date="2020-11-21T12:06:00Z">
          <w:pPr>
            <w:tabs>
              <w:tab w:val="left" w:pos="-720"/>
              <w:tab w:val="left" w:pos="558"/>
              <w:tab w:val="left" w:pos="1170"/>
              <w:tab w:val="left" w:pos="1674"/>
              <w:tab w:val="left" w:pos="4798"/>
            </w:tabs>
            <w:jc w:val="center"/>
          </w:pPr>
        </w:pPrChange>
      </w:pPr>
      <w:ins w:id="4" w:author="Richard Haynes" w:date="2020-11-21T12:06:00Z">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ins>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14D7C25B" w:rsidR="00B7765F" w:rsidRDefault="00B7765F" w:rsidP="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3447D5DB" w14:textId="77777777" w:rsidR="00731101" w:rsidRPr="00402063" w:rsidRDefault="00731101" w:rsidP="00B7765F">
      <w:pPr>
        <w:tabs>
          <w:tab w:val="left" w:pos="-720"/>
          <w:tab w:val="left" w:pos="558"/>
          <w:tab w:val="left" w:pos="1170"/>
          <w:tab w:val="left" w:pos="1674"/>
          <w:tab w:val="left" w:pos="4798"/>
        </w:tabs>
        <w:jc w:val="center"/>
        <w:rPr>
          <w:rFonts w:cstheme="minorHAnsi"/>
          <w:b/>
          <w:bCs/>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w:t>
      </w:r>
      <w:proofErr w:type="spellStart"/>
      <w:r w:rsidR="004B50DA">
        <w:rPr>
          <w:rFonts w:eastAsia="Times New Roman" w:cstheme="minorHAnsi"/>
          <w:color w:val="000000" w:themeColor="text1"/>
          <w:lang w:eastAsia="en-GB"/>
        </w:rPr>
        <w:t>substudies</w:t>
      </w:r>
      <w:proofErr w:type="spellEnd"/>
      <w:r w:rsidR="004B50DA">
        <w:rPr>
          <w:rFonts w:eastAsia="Times New Roman" w:cstheme="minorHAnsi"/>
          <w:color w:val="000000" w:themeColor="text1"/>
          <w:lang w:eastAsia="en-GB"/>
        </w:rPr>
        <w:t>”).</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2BFBC64C" w:rsidR="002E0B4E" w:rsidRPr="00402063" w:rsidDel="00BD6358" w:rsidRDefault="002E0B4E" w:rsidP="005D5BA7">
      <w:pPr>
        <w:spacing w:after="60" w:line="240" w:lineRule="auto"/>
        <w:rPr>
          <w:del w:id="5" w:author="Richard Haynes" w:date="2020-11-21T12:15:00Z"/>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w:t>
      </w:r>
      <w:bookmarkStart w:id="6" w:name="_GoBack"/>
      <w:bookmarkEnd w:id="6"/>
    </w:p>
    <w:p w14:paraId="6C18FD79" w14:textId="27787517"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355E951B"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showed that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70669BFF"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E11BAA">
        <w:rPr>
          <w:rFonts w:eastAsia="Times New Roman" w:cstheme="minorHAnsi"/>
          <w:bCs/>
          <w:color w:val="000000" w:themeColor="text1"/>
          <w:lang w:eastAsia="en-GB"/>
        </w:rPr>
        <w:t>are</w:t>
      </w:r>
      <w:r w:rsidRPr="00402063">
        <w:rPr>
          <w:rFonts w:eastAsia="Times New Roman" w:cstheme="minorHAnsi"/>
          <w:bCs/>
          <w:color w:val="000000" w:themeColor="text1"/>
          <w:lang w:eastAsia="en-GB"/>
        </w:rPr>
        <w:t xml:space="preserve">: </w:t>
      </w:r>
      <w:r w:rsidR="00D034F8">
        <w:rPr>
          <w:rFonts w:eastAsia="Times New Roman" w:cstheme="minorHAnsi"/>
          <w:bCs/>
          <w:color w:val="000000" w:themeColor="text1"/>
          <w:lang w:eastAsia="en-GB"/>
        </w:rPr>
        <w:t>C</w:t>
      </w:r>
      <w:r w:rsidR="0016582D">
        <w:rPr>
          <w:rFonts w:eastAsia="Times New Roman" w:cstheme="minorHAnsi"/>
          <w:bCs/>
          <w:color w:val="000000" w:themeColor="text1"/>
          <w:lang w:eastAsia="en-GB"/>
        </w:rPr>
        <w:t xml:space="preserve">olchicine (an anti-inflammatory) </w:t>
      </w:r>
      <w:r w:rsidR="00731101">
        <w:rPr>
          <w:rFonts w:eastAsia="Times New Roman" w:cstheme="minorHAnsi"/>
          <w:bCs/>
          <w:color w:val="000000" w:themeColor="text1"/>
          <w:lang w:eastAsia="en-GB"/>
        </w:rPr>
        <w:t>and/or aspirin</w:t>
      </w:r>
      <w:r w:rsidR="00AE757A">
        <w:rPr>
          <w:rFonts w:eastAsia="Times New Roman" w:cstheme="minorHAnsi"/>
          <w:bCs/>
          <w:color w:val="000000" w:themeColor="text1"/>
          <w:lang w:eastAsia="en-GB"/>
        </w:rPr>
        <w:t xml:space="preserve">. </w:t>
      </w:r>
      <w:r w:rsidR="005D5BA7">
        <w:rPr>
          <w:rFonts w:eastAsia="Times New Roman" w:cstheme="minorHAnsi"/>
          <w:bCs/>
          <w:color w:val="000000" w:themeColor="text1"/>
          <w:lang w:eastAsia="en-GB"/>
        </w:rPr>
        <w:t xml:space="preserve">You may also receive </w:t>
      </w:r>
      <w:r w:rsidR="0098569C">
        <w:rPr>
          <w:rFonts w:eastAsia="Times New Roman" w:cstheme="minorHAnsi"/>
          <w:bCs/>
          <w:color w:val="000000" w:themeColor="text1"/>
          <w:lang w:eastAsia="en-GB"/>
        </w:rPr>
        <w:t xml:space="preserve">either </w:t>
      </w:r>
      <w:r w:rsidR="005D5BA7">
        <w:rPr>
          <w:iCs/>
        </w:rPr>
        <w:t>c</w:t>
      </w:r>
      <w:r w:rsidR="005D5BA7" w:rsidRPr="005D5BA7">
        <w:rPr>
          <w:iCs/>
        </w:rPr>
        <w:t xml:space="preserve">onvalescent plasma </w:t>
      </w:r>
      <w:r w:rsidR="005D5BA7">
        <w:rPr>
          <w:iCs/>
        </w:rPr>
        <w:t>(the liquid part of blood which carries blood cells around the body which has been</w:t>
      </w:r>
      <w:r w:rsidR="005D5BA7" w:rsidRPr="005D5BA7">
        <w:rPr>
          <w:iCs/>
        </w:rPr>
        <w:t xml:space="preserve"> collected from individuals who have recovered from COVID-19 infection and contains antibodies to the virus that may help you fight the virus</w:t>
      </w:r>
      <w:r w:rsidR="0098569C">
        <w:rPr>
          <w:iCs/>
        </w:rPr>
        <w:t>), or a mixture of two antibodies which have been designed to neutralise the coronavirus (called monoclonal antibodies, or Mab for short)</w:t>
      </w:r>
      <w:r w:rsidR="005D5BA7" w:rsidRPr="005D5BA7">
        <w:rPr>
          <w:iCs/>
        </w:rPr>
        <w:t>.</w:t>
      </w:r>
      <w:r w:rsidR="005D5BA7">
        <w:rPr>
          <w:iCs/>
        </w:rPr>
        <w:t xml:space="preserve"> </w:t>
      </w:r>
      <w:r w:rsidR="00AE757A">
        <w:rPr>
          <w:rFonts w:eastAsia="Times New Roman" w:cstheme="minorHAnsi"/>
          <w:bCs/>
          <w:color w:val="000000" w:themeColor="text1"/>
          <w:lang w:eastAsia="en-GB"/>
        </w:rPr>
        <w:t xml:space="preserve">For patients whose condition is more severe, </w:t>
      </w:r>
      <w:proofErr w:type="spellStart"/>
      <w:r w:rsidR="00321B8E">
        <w:rPr>
          <w:rFonts w:eastAsia="Times New Roman" w:cstheme="minorHAnsi"/>
          <w:bCs/>
          <w:color w:val="000000" w:themeColor="text1"/>
          <w:lang w:eastAsia="en-GB"/>
        </w:rPr>
        <w:t>tocilizumab</w:t>
      </w:r>
      <w:proofErr w:type="spellEnd"/>
      <w:r w:rsidR="00321B8E">
        <w:rPr>
          <w:rFonts w:eastAsia="Times New Roman" w:cstheme="minorHAnsi"/>
          <w:bCs/>
          <w:color w:val="000000" w:themeColor="text1"/>
          <w:lang w:eastAsia="en-GB"/>
        </w:rPr>
        <w:t xml:space="preserve">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(except for the Mab which is a new treatment)</w:t>
      </w:r>
      <w:r w:rsidR="00EA49B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737FF969"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If you are willing to have convalescent plasma you may need 1 or 2 extra blood tests (to check your blood group)</w:t>
      </w:r>
      <w:r w:rsidR="00C66732">
        <w:rPr>
          <w:rFonts w:eastAsia="Times New Roman" w:cstheme="minorHAnsi"/>
          <w:bCs/>
          <w:color w:val="000000" w:themeColor="text1"/>
          <w:lang w:eastAsia="en-GB"/>
        </w:rPr>
        <w:t>, in line with standard NHS procedures</w:t>
      </w:r>
      <w:r w:rsidR="00942F4E">
        <w:rPr>
          <w:rFonts w:eastAsia="Times New Roman" w:cstheme="minorHAnsi"/>
          <w:bCs/>
          <w:color w:val="000000" w:themeColor="text1"/>
          <w:lang w:eastAsia="en-GB"/>
        </w:rPr>
        <w:t xml:space="preserve">. </w:t>
      </w:r>
      <w:r w:rsidR="00B467EE">
        <w:rPr>
          <w:rFonts w:eastAsia="Times New Roman" w:cstheme="minorHAnsi"/>
          <w:bCs/>
          <w:color w:val="000000" w:themeColor="text1"/>
          <w:lang w:eastAsia="en-GB"/>
        </w:rPr>
        <w:t>In addition, another</w:t>
      </w:r>
      <w:r w:rsidR="00647D2C">
        <w:rPr>
          <w:rFonts w:eastAsia="Times New Roman" w:cstheme="minorHAnsi"/>
          <w:bCs/>
          <w:color w:val="000000" w:themeColor="text1"/>
          <w:lang w:eastAsia="en-GB"/>
        </w:rPr>
        <w:t xml:space="preserve"> sample will be sent to a central laboratory for measurement of </w:t>
      </w:r>
      <w:r w:rsidR="00B467EE">
        <w:rPr>
          <w:rFonts w:eastAsia="Times New Roman" w:cstheme="minorHAnsi"/>
          <w:bCs/>
          <w:color w:val="000000" w:themeColor="text1"/>
          <w:lang w:eastAsia="en-GB"/>
        </w:rPr>
        <w:t xml:space="preserve">coronavirus and </w:t>
      </w:r>
      <w:r w:rsidR="00647D2C">
        <w:rPr>
          <w:rFonts w:eastAsia="Times New Roman" w:cstheme="minorHAnsi"/>
          <w:bCs/>
          <w:color w:val="000000" w:themeColor="text1"/>
          <w:lang w:eastAsia="en-GB"/>
        </w:rPr>
        <w:t>antibodies against</w:t>
      </w:r>
      <w:r w:rsidR="00B467EE">
        <w:rPr>
          <w:rFonts w:eastAsia="Times New Roman" w:cstheme="minorHAnsi"/>
          <w:bCs/>
          <w:color w:val="000000" w:themeColor="text1"/>
          <w:lang w:eastAsia="en-GB"/>
        </w:rPr>
        <w:t xml:space="preserve"> it</w:t>
      </w:r>
      <w:r w:rsidR="0016582D">
        <w:rPr>
          <w:rFonts w:eastAsia="Times New Roman" w:cstheme="minorHAnsi"/>
          <w:bCs/>
          <w:color w:val="000000" w:themeColor="text1"/>
          <w:lang w:eastAsia="en-GB"/>
        </w:rPr>
        <w:t xml:space="preserve"> for participants willing to receive convalescent plasma or the Mab</w:t>
      </w:r>
      <w:r w:rsidR="00647D2C">
        <w:rPr>
          <w:rFonts w:eastAsia="Times New Roman" w:cstheme="minorHAnsi"/>
          <w:bCs/>
          <w:color w:val="000000" w:themeColor="text1"/>
          <w:lang w:eastAsia="en-GB"/>
        </w:rPr>
        <w:t xml:space="preserve">. </w:t>
      </w:r>
      <w:r w:rsidR="003C655D">
        <w:rPr>
          <w:rFonts w:eastAsia="Times New Roman" w:cstheme="minorHAnsi"/>
          <w:bCs/>
          <w:color w:val="000000" w:themeColor="text1"/>
          <w:lang w:eastAsia="en-GB"/>
        </w:rPr>
        <w:t xml:space="preserve">The results will not be available to your medical </w:t>
      </w:r>
      <w:r w:rsidR="003C655D" w:rsidRPr="004647D6">
        <w:rPr>
          <w:rFonts w:eastAsia="Times New Roman" w:cstheme="minorHAnsi"/>
          <w:bCs/>
          <w:color w:val="000000" w:themeColor="text1"/>
          <w:lang w:eastAsia="en-GB"/>
        </w:rPr>
        <w:t xml:space="preserve">team </w:t>
      </w:r>
      <w:ins w:id="7" w:author="Richard Haynes" w:date="2020-11-21T12:07:00Z">
        <w:r w:rsidR="004647D6" w:rsidRPr="004647D6">
          <w:rPr>
            <w:rFonts w:eastAsia="Times New Roman" w:cstheme="minorHAnsi"/>
            <w:bCs/>
            <w:color w:val="000000" w:themeColor="text1"/>
            <w:lang w:eastAsia="en-GB"/>
          </w:rPr>
          <w:t xml:space="preserve">because they are for research and </w:t>
        </w:r>
        <w:r w:rsidR="004647D6">
          <w:rPr>
            <w:rFonts w:eastAsia="Times New Roman" w:cstheme="minorHAnsi"/>
            <w:bCs/>
            <w:color w:val="000000" w:themeColor="text1"/>
            <w:lang w:eastAsia="en-GB"/>
          </w:rPr>
          <w:t>are</w:t>
        </w:r>
        <w:r w:rsidR="004647D6" w:rsidRPr="004647D6">
          <w:rPr>
            <w:rFonts w:eastAsia="Times New Roman" w:cstheme="minorHAnsi"/>
            <w:bCs/>
            <w:color w:val="000000" w:themeColor="text1"/>
            <w:lang w:eastAsia="en-GB"/>
          </w:rPr>
          <w:t xml:space="preserve"> not validated for clinical application</w:t>
        </w:r>
        <w:r w:rsidR="004647D6">
          <w:rPr>
            <w:rFonts w:eastAsia="Times New Roman" w:cstheme="minorHAnsi"/>
            <w:bCs/>
            <w:color w:val="000000" w:themeColor="text1"/>
            <w:lang w:eastAsia="en-GB"/>
          </w:rPr>
          <w:t>,</w:t>
        </w:r>
        <w:r w:rsidR="004647D6">
          <w:rPr>
            <w:rFonts w:eastAsia="Times New Roman" w:cstheme="minorHAnsi"/>
            <w:b/>
            <w:bCs/>
            <w:color w:val="000000" w:themeColor="text1"/>
            <w:lang w:eastAsia="en-GB"/>
          </w:rPr>
          <w:t xml:space="preserve"> </w:t>
        </w:r>
      </w:ins>
      <w:r w:rsidR="003C655D">
        <w:rPr>
          <w:rFonts w:eastAsia="Times New Roman" w:cstheme="minorHAnsi"/>
          <w:bCs/>
          <w:color w:val="000000" w:themeColor="text1"/>
          <w:lang w:eastAsia="en-GB"/>
        </w:rPr>
        <w:t xml:space="preserve">and the sample will be destroyed once testing is complete. </w:t>
      </w:r>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given by mouth</w:t>
      </w:r>
      <w:r w:rsidR="00083A7E">
        <w:rPr>
          <w:rFonts w:eastAsia="Times New Roman" w:cstheme="minorHAnsi"/>
          <w:bCs/>
          <w:color w:val="000000" w:themeColor="text1"/>
          <w:lang w:eastAsia="en-GB"/>
        </w:rPr>
        <w:t xml:space="preserve"> or</w:t>
      </w:r>
      <w:r w:rsidR="008D739D" w:rsidRPr="00402063">
        <w:rPr>
          <w:rFonts w:eastAsia="Times New Roman" w:cstheme="minorHAnsi"/>
          <w:bCs/>
          <w:color w:val="000000" w:themeColor="text1"/>
          <w:lang w:eastAsia="en-GB"/>
        </w:rPr>
        <w:t xml:space="preserve"> injection.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If your condition </w:t>
      </w:r>
      <w:r w:rsidR="00AE757A">
        <w:rPr>
          <w:rFonts w:eastAsia="Times New Roman" w:cstheme="minorHAnsi"/>
          <w:bCs/>
          <w:color w:val="000000" w:themeColor="text1"/>
          <w:lang w:eastAsia="en-GB"/>
        </w:rPr>
        <w:t xml:space="preserve">is severe or </w:t>
      </w:r>
      <w:r w:rsidR="004803FB">
        <w:rPr>
          <w:rFonts w:eastAsia="Times New Roman" w:cstheme="minorHAnsi"/>
          <w:bCs/>
          <w:color w:val="000000" w:themeColor="text1"/>
          <w:lang w:eastAsia="en-GB"/>
        </w:rPr>
        <w:t xml:space="preserve">should deteriorate, then your doctors may choose to enter you into a second </w:t>
      </w:r>
      <w:r w:rsidR="00AE757A">
        <w:rPr>
          <w:rFonts w:eastAsia="Times New Roman" w:cstheme="minorHAnsi"/>
          <w:bCs/>
          <w:color w:val="000000" w:themeColor="text1"/>
          <w:lang w:eastAsia="en-GB"/>
        </w:rPr>
        <w:t>phase</w:t>
      </w:r>
      <w:r w:rsidR="004803FB">
        <w:rPr>
          <w:rFonts w:eastAsia="Times New Roman" w:cstheme="minorHAnsi"/>
          <w:bCs/>
          <w:color w:val="000000" w:themeColor="text1"/>
          <w:lang w:eastAsia="en-GB"/>
        </w:rPr>
        <w:t xml:space="preserve"> in which the computer will allocate you at random again to </w:t>
      </w:r>
      <w:r w:rsidR="004803FB">
        <w:rPr>
          <w:rFonts w:eastAsia="Times New Roman" w:cstheme="minorHAnsi"/>
          <w:bCs/>
          <w:color w:val="000000" w:themeColor="text1"/>
          <w:lang w:eastAsia="en-GB"/>
        </w:rPr>
        <w:lastRenderedPageBreak/>
        <w:t>one of the further possible treatment options (in addition to your previous study treatment and always including usual standard of care for your hospital).</w:t>
      </w:r>
    </w:p>
    <w:p w14:paraId="27E8ED53" w14:textId="313212E0"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48BAFD60" w:rsidR="00271BE5" w:rsidRPr="00402063" w:rsidRDefault="00D034F8" w:rsidP="005D5BA7">
      <w:pPr>
        <w:spacing w:after="60" w:line="240" w:lineRule="auto"/>
        <w:rPr>
          <w:rFonts w:eastAsia="Times New Roman" w:cstheme="minorHAnsi"/>
          <w:color w:val="000000" w:themeColor="text1"/>
          <w:lang w:eastAsia="en-GB"/>
        </w:rPr>
      </w:pPr>
      <w:r>
        <w:rPr>
          <w:rFonts w:eastAsia="Times New Roman" w:cstheme="minorHAnsi"/>
          <w:color w:val="000000" w:themeColor="text1"/>
          <w:lang w:eastAsia="en-GB"/>
        </w:rPr>
        <w:t>C</w:t>
      </w:r>
      <w:r w:rsidR="0016582D">
        <w:rPr>
          <w:rFonts w:eastAsia="Times New Roman" w:cstheme="minorHAnsi"/>
          <w:color w:val="000000" w:themeColor="text1"/>
          <w:lang w:eastAsia="en-GB"/>
        </w:rPr>
        <w:t>olchicine</w:t>
      </w:r>
      <w:r w:rsidR="005C1526" w:rsidRPr="00402063">
        <w:rPr>
          <w:rFonts w:eastAsia="Times New Roman" w:cstheme="minorHAnsi"/>
          <w:lang w:eastAsia="en-GB"/>
        </w:rPr>
        <w:t xml:space="preserve"> </w:t>
      </w:r>
      <w:r w:rsidR="00731101">
        <w:rPr>
          <w:rFonts w:ascii="Calibri" w:hAnsi="Calibri" w:cs="Calibri"/>
        </w:rPr>
        <w:t>may cause</w:t>
      </w:r>
      <w:r w:rsidR="005C1526" w:rsidRPr="00402063">
        <w:rPr>
          <w:rFonts w:ascii="Calibri" w:hAnsi="Calibri" w:cs="Calibri"/>
        </w:rPr>
        <w:t xml:space="preserve"> tummy upset and blood test abnormalities</w:t>
      </w:r>
      <w:ins w:id="8" w:author="Richard Haynes" w:date="2020-11-21T12:08:00Z">
        <w:r w:rsidR="004647D6" w:rsidRPr="004647D6">
          <w:rPr>
            <w:rFonts w:ascii="Calibri" w:hAnsi="Calibri" w:cs="Calibri"/>
          </w:rPr>
          <w:t xml:space="preserve">, </w:t>
        </w:r>
      </w:ins>
      <w:ins w:id="9" w:author="Richard Haynes" w:date="2020-11-21T12:10:00Z">
        <w:r w:rsidR="004647D6">
          <w:rPr>
            <w:rFonts w:ascii="Calibri" w:hAnsi="Calibri" w:cs="Calibri"/>
          </w:rPr>
          <w:t xml:space="preserve">rarely </w:t>
        </w:r>
      </w:ins>
      <w:ins w:id="10" w:author="Richard Haynes" w:date="2020-11-21T12:08:00Z">
        <w:r w:rsidR="004647D6" w:rsidRPr="004647D6">
          <w:rPr>
            <w:rFonts w:ascii="Calibri" w:hAnsi="Calibri" w:cs="Calibri"/>
            <w:bCs/>
          </w:rPr>
          <w:t>including </w:t>
        </w:r>
        <w:r w:rsidR="004647D6">
          <w:rPr>
            <w:rFonts w:ascii="Calibri" w:hAnsi="Calibri" w:cs="Calibri"/>
            <w:bCs/>
          </w:rPr>
          <w:t>low</w:t>
        </w:r>
        <w:r w:rsidR="004647D6" w:rsidRPr="004647D6">
          <w:rPr>
            <w:rFonts w:ascii="Calibri" w:hAnsi="Calibri" w:cs="Calibri"/>
            <w:bCs/>
          </w:rPr>
          <w:t xml:space="preserve"> blood counts, for which </w:t>
        </w:r>
      </w:ins>
      <w:ins w:id="11" w:author="Richard Haynes" w:date="2020-11-21T12:09:00Z">
        <w:r w:rsidR="004647D6">
          <w:rPr>
            <w:rFonts w:ascii="Calibri" w:hAnsi="Calibri" w:cs="Calibri"/>
            <w:bCs/>
          </w:rPr>
          <w:t>you will be monitored</w:t>
        </w:r>
      </w:ins>
      <w:r w:rsidR="0016582D">
        <w:rPr>
          <w:rFonts w:eastAsia="Times New Roman" w:cstheme="minorHAnsi"/>
          <w:lang w:eastAsia="en-GB"/>
        </w:rPr>
        <w:t>.</w:t>
      </w:r>
      <w:r w:rsidR="0016582D" w:rsidRPr="00402063">
        <w:rPr>
          <w:rFonts w:eastAsia="Times New Roman" w:cstheme="minorHAnsi"/>
          <w:lang w:eastAsia="en-GB"/>
        </w:rPr>
        <w:t xml:space="preserve"> </w:t>
      </w:r>
      <w:r w:rsidR="00731101">
        <w:rPr>
          <w:rFonts w:eastAsia="Times New Roman" w:cstheme="minorHAnsi"/>
          <w:lang w:eastAsia="en-GB"/>
        </w:rPr>
        <w:t>Aspirin thins your blood so increases the risk of bleeding, which rarely can be severe. T</w:t>
      </w:r>
      <w:r w:rsidR="00731101"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sidR="00731101">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r w:rsidR="0098569C">
        <w:rPr>
          <w:rFonts w:eastAsia="Times New Roman" w:cstheme="minorHAnsi"/>
          <w:lang w:eastAsia="en-GB"/>
        </w:rPr>
        <w:t>The M</w:t>
      </w:r>
      <w:r w:rsidR="0034114C">
        <w:rPr>
          <w:rFonts w:eastAsia="Times New Roman" w:cstheme="minorHAnsi"/>
          <w:lang w:eastAsia="en-GB"/>
        </w:rPr>
        <w:t>ab</w:t>
      </w:r>
      <w:r w:rsidR="0098569C">
        <w:rPr>
          <w:rFonts w:eastAsia="Times New Roman" w:cstheme="minorHAnsi"/>
          <w:lang w:eastAsia="en-GB"/>
        </w:rPr>
        <w:t xml:space="preserve"> </w:t>
      </w:r>
      <w:r w:rsidR="0034114C">
        <w:rPr>
          <w:rFonts w:eastAsia="Times New Roman" w:cstheme="minorHAnsi"/>
          <w:lang w:eastAsia="en-GB"/>
        </w:rPr>
        <w:t xml:space="preserve">treatment </w:t>
      </w:r>
      <w:r w:rsidR="007003A3">
        <w:rPr>
          <w:rFonts w:eastAsia="Times New Roman" w:cstheme="minorHAnsi"/>
          <w:lang w:eastAsia="en-GB"/>
        </w:rPr>
        <w:t xml:space="preserve">(which is </w:t>
      </w:r>
      <w:r w:rsidR="009F7002">
        <w:rPr>
          <w:rFonts w:eastAsia="Times New Roman" w:cstheme="minorHAnsi"/>
          <w:lang w:eastAsia="en-GB"/>
        </w:rPr>
        <w:t xml:space="preserve">in early </w:t>
      </w:r>
      <w:r w:rsidR="00D010F4">
        <w:rPr>
          <w:rFonts w:eastAsia="Times New Roman" w:cstheme="minorHAnsi"/>
          <w:lang w:eastAsia="en-GB"/>
        </w:rPr>
        <w:t xml:space="preserve">and rapid </w:t>
      </w:r>
      <w:r w:rsidR="009F7002">
        <w:rPr>
          <w:rFonts w:eastAsia="Times New Roman" w:cstheme="minorHAnsi"/>
          <w:lang w:eastAsia="en-GB"/>
        </w:rPr>
        <w:t>development</w:t>
      </w:r>
      <w:r w:rsidR="00D010F4">
        <w:rPr>
          <w:rFonts w:eastAsia="Times New Roman" w:cstheme="minorHAnsi"/>
          <w:lang w:eastAsia="en-GB"/>
        </w:rPr>
        <w:t>,</w:t>
      </w:r>
      <w:r w:rsidR="009F7002">
        <w:rPr>
          <w:rFonts w:eastAsia="Times New Roman" w:cstheme="minorHAnsi"/>
          <w:lang w:eastAsia="en-GB"/>
        </w:rPr>
        <w:t xml:space="preserve"> and </w:t>
      </w:r>
      <w:r w:rsidR="007003A3">
        <w:rPr>
          <w:rFonts w:eastAsia="Times New Roman" w:cstheme="minorHAnsi"/>
          <w:lang w:eastAsia="en-GB"/>
        </w:rPr>
        <w:t xml:space="preserve">currently unlicensed) </w:t>
      </w:r>
      <w:r w:rsidR="0098569C">
        <w:rPr>
          <w:rFonts w:eastAsia="Times New Roman" w:cstheme="minorHAnsi"/>
          <w:lang w:eastAsia="en-GB"/>
        </w:rPr>
        <w:t>ha</w:t>
      </w:r>
      <w:r w:rsidR="0034114C">
        <w:rPr>
          <w:rFonts w:eastAsia="Times New Roman" w:cstheme="minorHAnsi"/>
          <w:lang w:eastAsia="en-GB"/>
        </w:rPr>
        <w:t>s</w:t>
      </w:r>
      <w:r w:rsidR="0098569C">
        <w:rPr>
          <w:rFonts w:eastAsia="Times New Roman" w:cstheme="minorHAnsi"/>
          <w:lang w:eastAsia="en-GB"/>
        </w:rPr>
        <w:t xml:space="preserve"> </w:t>
      </w:r>
      <w:r w:rsidR="00757E87">
        <w:rPr>
          <w:rFonts w:eastAsia="Times New Roman" w:cstheme="minorHAnsi"/>
          <w:lang w:eastAsia="en-GB"/>
        </w:rPr>
        <w:t>been given to</w:t>
      </w:r>
      <w:r w:rsidR="0098569C">
        <w:rPr>
          <w:rFonts w:eastAsia="Times New Roman" w:cstheme="minorHAnsi"/>
          <w:lang w:eastAsia="en-GB"/>
        </w:rPr>
        <w:t xml:space="preserve"> </w:t>
      </w:r>
      <w:r w:rsidR="0016582D">
        <w:rPr>
          <w:rFonts w:eastAsia="Times New Roman" w:cstheme="minorHAnsi"/>
          <w:lang w:eastAsia="en-GB"/>
        </w:rPr>
        <w:t>over 2000</w:t>
      </w:r>
      <w:r w:rsidR="0098569C">
        <w:rPr>
          <w:rFonts w:eastAsia="Times New Roman" w:cstheme="minorHAnsi"/>
          <w:lang w:eastAsia="en-GB"/>
        </w:rPr>
        <w:t xml:space="preserve"> people with Covid-19 </w:t>
      </w:r>
      <w:r w:rsidR="0034114C">
        <w:rPr>
          <w:rFonts w:eastAsia="Times New Roman" w:cstheme="minorHAnsi"/>
          <w:lang w:eastAsia="en-GB"/>
        </w:rPr>
        <w:t xml:space="preserve">to date, </w:t>
      </w:r>
      <w:r w:rsidR="00FE4B1A">
        <w:rPr>
          <w:rFonts w:eastAsia="Times New Roman" w:cstheme="minorHAnsi"/>
          <w:lang w:eastAsia="en-GB"/>
        </w:rPr>
        <w:t>a small number</w:t>
      </w:r>
      <w:ins w:id="12" w:author="Richard Haynes" w:date="2020-11-21T12:12:00Z">
        <w:r w:rsidR="004647D6">
          <w:rPr>
            <w:rFonts w:eastAsia="Times New Roman" w:cstheme="minorHAnsi"/>
            <w:lang w:eastAsia="en-GB"/>
          </w:rPr>
          <w:t xml:space="preserve"> (less than 1 in 100)</w:t>
        </w:r>
      </w:ins>
      <w:r w:rsidR="0016582D">
        <w:rPr>
          <w:rFonts w:eastAsia="Times New Roman" w:cstheme="minorHAnsi"/>
          <w:lang w:eastAsia="en-GB"/>
        </w:rPr>
        <w:t xml:space="preserve"> </w:t>
      </w:r>
      <w:r w:rsidR="0034114C">
        <w:rPr>
          <w:rFonts w:eastAsia="Times New Roman" w:cstheme="minorHAnsi"/>
          <w:lang w:eastAsia="en-GB"/>
        </w:rPr>
        <w:t xml:space="preserve">of whom developed reactions during the infusion or shortly thereafter. </w:t>
      </w:r>
      <w:r w:rsidR="005D5BA7">
        <w:rPr>
          <w:rFonts w:ascii="Calibri" w:eastAsia="Calibri" w:hAnsi="Calibri" w:cs="Times New Roman"/>
          <w:iCs/>
        </w:rPr>
        <w:t xml:space="preserve">The potential side effects of </w:t>
      </w:r>
      <w:r w:rsidR="00D010F4">
        <w:rPr>
          <w:rFonts w:ascii="Calibri" w:eastAsia="Calibri" w:hAnsi="Calibri" w:cs="Times New Roman"/>
          <w:iCs/>
        </w:rPr>
        <w:t xml:space="preserve">the Mab and </w:t>
      </w:r>
      <w:r w:rsidR="005D5BA7">
        <w:rPr>
          <w:rFonts w:ascii="Calibri" w:eastAsia="Calibri" w:hAnsi="Calibri" w:cs="Times New Roman"/>
          <w:iCs/>
        </w:rPr>
        <w:t>plasma transfusions</w:t>
      </w:r>
      <w:r w:rsidR="005D5BA7" w:rsidRPr="005D5BA7">
        <w:rPr>
          <w:rFonts w:ascii="Calibri" w:eastAsia="Calibri" w:hAnsi="Calibri" w:cs="Times New Roman"/>
          <w:iCs/>
        </w:rPr>
        <w:t xml:space="preserve"> include allergic reactions (rash, fever, chills) and increased difficulty breathing</w:t>
      </w:r>
      <w:r w:rsidR="005D5BA7">
        <w:rPr>
          <w:rFonts w:ascii="Calibri" w:eastAsia="Calibri" w:hAnsi="Calibri" w:cs="Times New Roman"/>
          <w:iCs/>
        </w:rPr>
        <w:t xml:space="preserve"> and are easily treated</w:t>
      </w:r>
      <w:r w:rsidR="00D010F4">
        <w:rPr>
          <w:rFonts w:ascii="Calibri" w:eastAsia="Calibri" w:hAnsi="Calibri" w:cs="Times New Roman"/>
          <w:iCs/>
        </w:rPr>
        <w:t xml:space="preserve"> (</w:t>
      </w:r>
      <w:proofErr w:type="spellStart"/>
      <w:r w:rsidR="00D010F4">
        <w:rPr>
          <w:rFonts w:ascii="Calibri" w:eastAsia="Calibri" w:hAnsi="Calibri" w:cs="Times New Roman"/>
          <w:iCs/>
        </w:rPr>
        <w:t>eg</w:t>
      </w:r>
      <w:proofErr w:type="spellEnd"/>
      <w:r w:rsidR="00D010F4">
        <w:rPr>
          <w:rFonts w:ascii="Calibri" w:eastAsia="Calibri" w:hAnsi="Calibri" w:cs="Times New Roman"/>
          <w:iCs/>
        </w:rPr>
        <w:t>, by slowing or stopping the infusion)</w:t>
      </w:r>
      <w:r w:rsidR="005D5BA7" w:rsidRPr="005D5BA7">
        <w:rPr>
          <w:rFonts w:ascii="Calibri" w:eastAsia="Calibri" w:hAnsi="Calibri" w:cs="Times New Roman"/>
          <w:iCs/>
        </w:rPr>
        <w:t>. The plasma will undergo all the usual testing for the presence of other infections, but a very small risk of infection transmission does remain.</w:t>
      </w:r>
      <w:r w:rsidR="005D5BA7">
        <w:rPr>
          <w:rFonts w:ascii="Calibri" w:eastAsia="Calibri" w:hAnsi="Calibri" w:cs="Times New Roman"/>
          <w:iCs/>
        </w:rPr>
        <w:t xml:space="preserve"> </w:t>
      </w:r>
      <w:r w:rsidR="00D010F4" w:rsidRPr="006A70A2">
        <w:rPr>
          <w:rFonts w:eastAsia="Times New Roman" w:cstheme="minorHAnsi"/>
          <w:iCs/>
          <w:lang w:eastAsia="en-GB"/>
        </w:rPr>
        <w:t>Although </w:t>
      </w:r>
      <w:proofErr w:type="spellStart"/>
      <w:r w:rsidR="00D010F4" w:rsidRPr="006A70A2">
        <w:rPr>
          <w:rFonts w:eastAsia="Times New Roman" w:cstheme="minorHAnsi"/>
          <w:iCs/>
          <w:lang w:eastAsia="en-GB"/>
        </w:rPr>
        <w:t>Tocilizumab</w:t>
      </w:r>
      <w:proofErr w:type="spellEnd"/>
      <w:r w:rsidR="00D010F4" w:rsidRPr="006A70A2">
        <w:rPr>
          <w:rFonts w:eastAsia="Times New Roman" w:cstheme="minorHAnsi"/>
          <w:iCs/>
          <w:lang w:eastAsia="en-GB"/>
        </w:rPr>
        <w:t xml:space="preserve"> has been</w:t>
      </w:r>
      <w:r w:rsidR="00D010F4">
        <w:rPr>
          <w:rFonts w:eastAsia="Times New Roman" w:cstheme="minorHAnsi"/>
          <w:iCs/>
          <w:lang w:eastAsia="en-GB"/>
        </w:rPr>
        <w:t xml:space="preserve"> very rarely</w:t>
      </w:r>
      <w:r w:rsidR="00D010F4" w:rsidRPr="006A70A2">
        <w:rPr>
          <w:rFonts w:eastAsia="Times New Roman" w:cstheme="minorHAnsi"/>
          <w:iCs/>
          <w:lang w:eastAsia="en-GB"/>
        </w:rPr>
        <w:t xml:space="preserve"> associated with liver damage in prolonged use this </w:t>
      </w:r>
      <w:r w:rsidR="00D010F4">
        <w:rPr>
          <w:rFonts w:eastAsia="Times New Roman" w:cstheme="minorHAnsi"/>
          <w:iCs/>
          <w:lang w:eastAsia="en-GB"/>
        </w:rPr>
        <w:t xml:space="preserve">is not expected </w:t>
      </w:r>
      <w:r w:rsidR="00D010F4" w:rsidRPr="006A70A2">
        <w:rPr>
          <w:rFonts w:eastAsia="Times New Roman" w:cstheme="minorHAnsi"/>
          <w:iCs/>
          <w:lang w:eastAsia="en-GB"/>
        </w:rPr>
        <w:t>to be a problem with the short-term administration in this study.</w:t>
      </w:r>
      <w:r w:rsidR="00D010F4">
        <w:rPr>
          <w:rFonts w:eastAsia="Times New Roman" w:cstheme="minorHAnsi"/>
          <w:iCs/>
          <w:lang w:eastAsia="en-GB"/>
        </w:rPr>
        <w:t xml:space="preserve"> </w:t>
      </w:r>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r w:rsidR="005D5BA7" w:rsidRPr="004C32A3">
        <w:rPr>
          <w:rFonts w:ascii="Calibri" w:hAnsi="Calibri" w:cs="Calibri"/>
        </w:rPr>
        <w:t>Women who are pregnant may be included, however</w:t>
      </w:r>
      <w:r w:rsidR="005D5BA7" w:rsidRPr="004C32A3">
        <w:rPr>
          <w:rFonts w:eastAsia="Times New Roman" w:cstheme="minorHAnsi"/>
          <w:lang w:eastAsia="en-GB"/>
        </w:rPr>
        <w:t>, the effect of some of the treatments on unborn babies is uncertain</w:t>
      </w:r>
      <w:r w:rsidR="00DF00A1">
        <w:rPr>
          <w:rFonts w:eastAsia="Times New Roman" w:cstheme="minorHAnsi"/>
          <w:lang w:eastAsia="en-GB"/>
        </w:rPr>
        <w:t xml:space="preserve">. Women </w:t>
      </w:r>
      <w:r w:rsidR="004B099A">
        <w:rPr>
          <w:rFonts w:eastAsia="Times New Roman" w:cstheme="minorHAnsi"/>
          <w:lang w:eastAsia="en-GB"/>
        </w:rPr>
        <w:t>under the age of 55</w:t>
      </w:r>
      <w:r w:rsidR="00DF00A1">
        <w:rPr>
          <w:rFonts w:eastAsia="Times New Roman" w:cstheme="minorHAnsi"/>
          <w:lang w:eastAsia="en-GB"/>
        </w:rPr>
        <w:t xml:space="preserve"> will not receive colchicine </w:t>
      </w:r>
      <w:r w:rsidR="004B099A">
        <w:rPr>
          <w:rFonts w:eastAsia="Times New Roman" w:cstheme="minorHAnsi"/>
          <w:lang w:eastAsia="en-GB"/>
        </w:rPr>
        <w:t>as it</w:t>
      </w:r>
      <w:r w:rsidR="00DF00A1">
        <w:rPr>
          <w:rFonts w:eastAsia="Times New Roman" w:cstheme="minorHAnsi"/>
          <w:lang w:eastAsia="en-GB"/>
        </w:rPr>
        <w:t xml:space="preserve"> </w:t>
      </w:r>
      <w:del w:id="13" w:author="Richard Haynes" w:date="2020-11-21T12:11:00Z">
        <w:r w:rsidR="00DF00A1" w:rsidDel="004647D6">
          <w:rPr>
            <w:rFonts w:eastAsia="Times New Roman" w:cstheme="minorHAnsi"/>
            <w:lang w:eastAsia="en-GB"/>
          </w:rPr>
          <w:delText xml:space="preserve">is not </w:delText>
        </w:r>
        <w:r w:rsidR="00A4020E" w:rsidDel="004647D6">
          <w:rPr>
            <w:rFonts w:eastAsia="Times New Roman" w:cstheme="minorHAnsi"/>
            <w:lang w:eastAsia="en-GB"/>
          </w:rPr>
          <w:delText>used</w:delText>
        </w:r>
      </w:del>
      <w:ins w:id="14" w:author="Richard Haynes" w:date="2020-11-21T12:11:00Z">
        <w:r w:rsidR="004647D6">
          <w:rPr>
            <w:rFonts w:eastAsia="Times New Roman" w:cstheme="minorHAnsi"/>
            <w:lang w:eastAsia="en-GB"/>
          </w:rPr>
          <w:t>may be harmful</w:t>
        </w:r>
      </w:ins>
      <w:r w:rsidR="00DF00A1">
        <w:rPr>
          <w:rFonts w:eastAsia="Times New Roman" w:cstheme="minorHAnsi"/>
          <w:lang w:eastAsia="en-GB"/>
        </w:rPr>
        <w:t xml:space="preserve"> in pregnancy</w:t>
      </w:r>
      <w:ins w:id="15" w:author="Richard Haynes" w:date="2020-11-21T12:11:00Z">
        <w:r w:rsidR="004647D6">
          <w:rPr>
            <w:rFonts w:eastAsia="Times New Roman" w:cstheme="minorHAnsi"/>
            <w:lang w:eastAsia="en-GB"/>
          </w:rPr>
          <w:t xml:space="preserve"> or when breast-feeding</w:t>
        </w:r>
      </w:ins>
      <w:r w:rsidR="00DF00A1">
        <w:rPr>
          <w:rFonts w:eastAsia="Times New Roman" w:cstheme="minorHAnsi"/>
          <w:lang w:eastAsia="en-GB"/>
        </w:rPr>
        <w:t>.</w:t>
      </w:r>
      <w:r w:rsidR="005D5BA7" w:rsidRPr="004C32A3">
        <w:rPr>
          <w:rFonts w:eastAsia="Times New Roman" w:cstheme="minorHAnsi"/>
          <w:lang w:eastAsia="en-GB"/>
        </w:rPr>
        <w:t xml:space="preserve"> </w:t>
      </w:r>
      <w:r w:rsidR="00DF00A1">
        <w:rPr>
          <w:rFonts w:eastAsia="Times New Roman" w:cstheme="minorHAnsi"/>
          <w:lang w:eastAsia="en-GB"/>
        </w:rPr>
        <w:t>A</w:t>
      </w:r>
      <w:r w:rsidR="005D5BA7" w:rsidRPr="004C32A3">
        <w:rPr>
          <w:rFonts w:eastAsia="Times New Roman" w:cstheme="minorHAnsi"/>
          <w:lang w:eastAsia="en-GB"/>
        </w:rPr>
        <w:t>ll the</w:t>
      </w:r>
      <w:r w:rsidR="00DF00A1">
        <w:rPr>
          <w:rFonts w:eastAsia="Times New Roman" w:cstheme="minorHAnsi"/>
          <w:lang w:eastAsia="en-GB"/>
        </w:rPr>
        <w:t xml:space="preserve"> other</w:t>
      </w:r>
      <w:r w:rsidR="005D5BA7" w:rsidRPr="004C32A3">
        <w:rPr>
          <w:rFonts w:eastAsia="Times New Roman" w:cstheme="minorHAnsi"/>
          <w:lang w:eastAsia="en-GB"/>
        </w:rPr>
        <w:t xml:space="preserve"> treatments </w:t>
      </w:r>
      <w:r w:rsidR="0034114C">
        <w:rPr>
          <w:rFonts w:eastAsia="Times New Roman" w:cstheme="minorHAnsi"/>
          <w:lang w:eastAsia="en-GB"/>
        </w:rPr>
        <w:t xml:space="preserve">(except the Mab) </w:t>
      </w:r>
      <w:r w:rsidR="005D5BA7"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The Mab has not been given to pregnant women before</w:t>
      </w:r>
      <w:r w:rsidR="00D010F4">
        <w:rPr>
          <w:rFonts w:eastAsia="Times New Roman" w:cstheme="minorHAnsi"/>
          <w:lang w:eastAsia="en-GB"/>
        </w:rPr>
        <w:t>, but is being tested as pregnant women are at risk from COVID-19</w:t>
      </w:r>
      <w:r w:rsidR="009F7002">
        <w:rPr>
          <w:rFonts w:eastAsia="Times New Roman" w:cstheme="minorHAnsi"/>
          <w:lang w:eastAsia="en-GB"/>
        </w:rPr>
        <w:t>.</w:t>
      </w:r>
      <w:r w:rsidR="005D5BA7" w:rsidRPr="004C32A3">
        <w:rPr>
          <w:rFonts w:eastAsia="Times New Roman" w:cstheme="minorHAnsi"/>
          <w:lang w:eastAsia="en-GB"/>
        </w:rPr>
        <w:t xml:space="preserve"> </w:t>
      </w:r>
      <w:r w:rsidR="00842877">
        <w:rPr>
          <w:rFonts w:eastAsia="Times New Roman" w:cstheme="minorHAnsi"/>
          <w:lang w:eastAsia="en-GB"/>
        </w:rPr>
        <w:t xml:space="preserve">Live vaccines should not be given to babies for at least the first 6 months if you received the Mab. </w:t>
      </w:r>
      <w:r w:rsidR="005D5BA7" w:rsidRPr="004C32A3">
        <w:rPr>
          <w:rFonts w:eastAsia="Times New Roman" w:cstheme="minorHAnsi"/>
          <w:lang w:eastAsia="en-GB"/>
        </w:rPr>
        <w:t>If you do receive treatment and are not already pregnant, as a precaution, we advise that you should</w:t>
      </w:r>
      <w:r w:rsidR="005D5BA7">
        <w:rPr>
          <w:rFonts w:eastAsia="Times New Roman" w:cstheme="minorHAnsi"/>
          <w:color w:val="000000" w:themeColor="text1"/>
          <w:lang w:eastAsia="en-GB"/>
        </w:rPr>
        <w:t xml:space="preserve"> not get pregnant within 3 months of the completion of the trial treatment(s).</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C4E0F9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4BC45600" w:rsidR="004B7B19" w:rsidRPr="002225B4" w:rsidRDefault="00FB07C4" w:rsidP="005D5BA7">
      <w:pPr>
        <w:spacing w:after="6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lastRenderedPageBreak/>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30B9738A" w:rsidR="00B814B8" w:rsidRPr="00842877" w:rsidRDefault="00B814B8">
    <w:pPr>
      <w:pStyle w:val="Footer"/>
      <w:rPr>
        <w:sz w:val="16"/>
        <w:szCs w:val="16"/>
      </w:rPr>
    </w:pPr>
    <w:r w:rsidRPr="00842877">
      <w:rPr>
        <w:sz w:val="16"/>
        <w:szCs w:val="16"/>
      </w:rPr>
      <w:t xml:space="preserve">RECOVERY trial ICF/PIL </w:t>
    </w:r>
    <w:r w:rsidR="0016582D" w:rsidRPr="00842877">
      <w:rPr>
        <w:sz w:val="16"/>
        <w:szCs w:val="16"/>
      </w:rPr>
      <w:t>V</w:t>
    </w:r>
    <w:r w:rsidR="0016582D">
      <w:rPr>
        <w:sz w:val="16"/>
        <w:szCs w:val="16"/>
      </w:rPr>
      <w:t>10</w:t>
    </w:r>
    <w:r w:rsidR="00731101">
      <w:rPr>
        <w:sz w:val="16"/>
        <w:szCs w:val="16"/>
      </w:rPr>
      <w:t>.</w:t>
    </w:r>
    <w:del w:id="16" w:author="Richard Haynes" w:date="2020-11-21T12:06:00Z">
      <w:r w:rsidR="00731101" w:rsidDel="004647D6">
        <w:rPr>
          <w:sz w:val="16"/>
          <w:szCs w:val="16"/>
        </w:rPr>
        <w:delText>0</w:delText>
      </w:r>
      <w:r w:rsidR="009F7002" w:rsidRPr="00842877" w:rsidDel="004647D6">
        <w:rPr>
          <w:sz w:val="16"/>
          <w:szCs w:val="16"/>
        </w:rPr>
        <w:delText xml:space="preserve"> </w:delText>
      </w:r>
    </w:del>
    <w:ins w:id="17" w:author="Richard Haynes" w:date="2020-11-21T12:06:00Z">
      <w:r w:rsidR="004647D6">
        <w:rPr>
          <w:sz w:val="16"/>
          <w:szCs w:val="16"/>
        </w:rPr>
        <w:t>1</w:t>
      </w:r>
      <w:r w:rsidR="004647D6" w:rsidRPr="00842877">
        <w:rPr>
          <w:sz w:val="16"/>
          <w:szCs w:val="16"/>
        </w:rPr>
        <w:t xml:space="preserve"> </w:t>
      </w:r>
      <w:r w:rsidR="004647D6">
        <w:rPr>
          <w:sz w:val="16"/>
          <w:szCs w:val="16"/>
        </w:rPr>
        <w:t>2</w:t>
      </w:r>
    </w:ins>
    <w:r w:rsidR="00D034F8">
      <w:rPr>
        <w:sz w:val="16"/>
        <w:szCs w:val="16"/>
      </w:rPr>
      <w:t>1</w:t>
    </w:r>
    <w:del w:id="18" w:author="Richard Haynes" w:date="2020-11-21T12:06:00Z">
      <w:r w:rsidR="00D034F8" w:rsidDel="004647D6">
        <w:rPr>
          <w:sz w:val="16"/>
          <w:szCs w:val="16"/>
        </w:rPr>
        <w:delText>9</w:delText>
      </w:r>
    </w:del>
    <w:r w:rsidR="00731101">
      <w:rPr>
        <w:sz w:val="16"/>
        <w:szCs w:val="16"/>
      </w:rPr>
      <w:t>-</w:t>
    </w:r>
    <w:r w:rsidR="0016582D">
      <w:rPr>
        <w:sz w:val="16"/>
        <w:szCs w:val="16"/>
      </w:rPr>
      <w:t>Nov</w:t>
    </w:r>
    <w:r w:rsidRPr="00842877">
      <w:rPr>
        <w:sz w:val="16"/>
        <w:szCs w:val="16"/>
      </w:rPr>
      <w:t xml:space="preserve">-2020      IRAS 281712    </w:t>
    </w:r>
    <w:r w:rsidRPr="00842877">
      <w:rPr>
        <w:sz w:val="16"/>
        <w:szCs w:val="16"/>
      </w:rPr>
      <w:tab/>
      <w:t>REC Ref 20/EE/0101</w:t>
    </w:r>
  </w:p>
  <w:p w14:paraId="670586E0" w14:textId="097512E7" w:rsidR="00B814B8" w:rsidRDefault="00BD6358">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24200"/>
    <w:rsid w:val="00033D88"/>
    <w:rsid w:val="00037B3E"/>
    <w:rsid w:val="00083A7E"/>
    <w:rsid w:val="000A41B2"/>
    <w:rsid w:val="000B046D"/>
    <w:rsid w:val="000C3EC6"/>
    <w:rsid w:val="000E4E3D"/>
    <w:rsid w:val="000F14AC"/>
    <w:rsid w:val="000F30CD"/>
    <w:rsid w:val="001003E3"/>
    <w:rsid w:val="0011207C"/>
    <w:rsid w:val="00121BE6"/>
    <w:rsid w:val="00127B8D"/>
    <w:rsid w:val="001442D9"/>
    <w:rsid w:val="00151700"/>
    <w:rsid w:val="00155AEA"/>
    <w:rsid w:val="00155CE5"/>
    <w:rsid w:val="001575C0"/>
    <w:rsid w:val="0016490C"/>
    <w:rsid w:val="0016582D"/>
    <w:rsid w:val="00181EAC"/>
    <w:rsid w:val="001E5442"/>
    <w:rsid w:val="001E71FE"/>
    <w:rsid w:val="001F63F8"/>
    <w:rsid w:val="002225B4"/>
    <w:rsid w:val="00232926"/>
    <w:rsid w:val="00232BA1"/>
    <w:rsid w:val="00245B5E"/>
    <w:rsid w:val="002515D5"/>
    <w:rsid w:val="00251B30"/>
    <w:rsid w:val="00256168"/>
    <w:rsid w:val="00271BE5"/>
    <w:rsid w:val="00290AA5"/>
    <w:rsid w:val="00291EE5"/>
    <w:rsid w:val="002A5EA8"/>
    <w:rsid w:val="002C37A8"/>
    <w:rsid w:val="002D30E1"/>
    <w:rsid w:val="002D6E6E"/>
    <w:rsid w:val="002E0B4E"/>
    <w:rsid w:val="002F08B3"/>
    <w:rsid w:val="0031547E"/>
    <w:rsid w:val="00321B8E"/>
    <w:rsid w:val="0034114C"/>
    <w:rsid w:val="00341F8F"/>
    <w:rsid w:val="00380013"/>
    <w:rsid w:val="00383830"/>
    <w:rsid w:val="003B0623"/>
    <w:rsid w:val="003B5775"/>
    <w:rsid w:val="003C655D"/>
    <w:rsid w:val="003D6924"/>
    <w:rsid w:val="003E4490"/>
    <w:rsid w:val="003F41C1"/>
    <w:rsid w:val="003F4CD7"/>
    <w:rsid w:val="00402063"/>
    <w:rsid w:val="00402791"/>
    <w:rsid w:val="00436CB0"/>
    <w:rsid w:val="00445731"/>
    <w:rsid w:val="004647D6"/>
    <w:rsid w:val="00475B52"/>
    <w:rsid w:val="004803FB"/>
    <w:rsid w:val="00493952"/>
    <w:rsid w:val="004A76B8"/>
    <w:rsid w:val="004B099A"/>
    <w:rsid w:val="004B2292"/>
    <w:rsid w:val="004B50DA"/>
    <w:rsid w:val="004B7B19"/>
    <w:rsid w:val="004C32A3"/>
    <w:rsid w:val="004D404A"/>
    <w:rsid w:val="004E031F"/>
    <w:rsid w:val="004E7228"/>
    <w:rsid w:val="004F0EC6"/>
    <w:rsid w:val="004F3B12"/>
    <w:rsid w:val="005151A3"/>
    <w:rsid w:val="00516CFF"/>
    <w:rsid w:val="005B0640"/>
    <w:rsid w:val="005C1526"/>
    <w:rsid w:val="005D001E"/>
    <w:rsid w:val="005D5BA7"/>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B165F"/>
    <w:rsid w:val="007D17D9"/>
    <w:rsid w:val="007E79D7"/>
    <w:rsid w:val="00842877"/>
    <w:rsid w:val="00846DBE"/>
    <w:rsid w:val="00847D84"/>
    <w:rsid w:val="00853F47"/>
    <w:rsid w:val="008844A0"/>
    <w:rsid w:val="008A3A79"/>
    <w:rsid w:val="008B0E65"/>
    <w:rsid w:val="008D739D"/>
    <w:rsid w:val="008E03BF"/>
    <w:rsid w:val="00902E4D"/>
    <w:rsid w:val="00922865"/>
    <w:rsid w:val="00942F4E"/>
    <w:rsid w:val="00943C7D"/>
    <w:rsid w:val="009676D2"/>
    <w:rsid w:val="0098569C"/>
    <w:rsid w:val="009A02CE"/>
    <w:rsid w:val="009A680F"/>
    <w:rsid w:val="009C4DD0"/>
    <w:rsid w:val="009F7002"/>
    <w:rsid w:val="00A26BE8"/>
    <w:rsid w:val="00A4020E"/>
    <w:rsid w:val="00A44963"/>
    <w:rsid w:val="00A44C3B"/>
    <w:rsid w:val="00A54954"/>
    <w:rsid w:val="00A64465"/>
    <w:rsid w:val="00A72E25"/>
    <w:rsid w:val="00A77396"/>
    <w:rsid w:val="00AA0987"/>
    <w:rsid w:val="00AB0EA4"/>
    <w:rsid w:val="00AC5D2A"/>
    <w:rsid w:val="00AE757A"/>
    <w:rsid w:val="00AF1DEE"/>
    <w:rsid w:val="00B11D80"/>
    <w:rsid w:val="00B467EE"/>
    <w:rsid w:val="00B5234B"/>
    <w:rsid w:val="00B55913"/>
    <w:rsid w:val="00B745F5"/>
    <w:rsid w:val="00B7765F"/>
    <w:rsid w:val="00B814B8"/>
    <w:rsid w:val="00BA13FC"/>
    <w:rsid w:val="00BA6FA3"/>
    <w:rsid w:val="00BC1A06"/>
    <w:rsid w:val="00BC581A"/>
    <w:rsid w:val="00BD102A"/>
    <w:rsid w:val="00BD6358"/>
    <w:rsid w:val="00BE0DD3"/>
    <w:rsid w:val="00BE6E41"/>
    <w:rsid w:val="00BF4001"/>
    <w:rsid w:val="00BF5DF6"/>
    <w:rsid w:val="00C11AAA"/>
    <w:rsid w:val="00C22946"/>
    <w:rsid w:val="00C66732"/>
    <w:rsid w:val="00C71B46"/>
    <w:rsid w:val="00C7423E"/>
    <w:rsid w:val="00C82C2A"/>
    <w:rsid w:val="00CB1F1C"/>
    <w:rsid w:val="00D010F4"/>
    <w:rsid w:val="00D034F8"/>
    <w:rsid w:val="00D0644F"/>
    <w:rsid w:val="00D16679"/>
    <w:rsid w:val="00D217F2"/>
    <w:rsid w:val="00D310FC"/>
    <w:rsid w:val="00D4616C"/>
    <w:rsid w:val="00D55A77"/>
    <w:rsid w:val="00D67F39"/>
    <w:rsid w:val="00D9051A"/>
    <w:rsid w:val="00DC4601"/>
    <w:rsid w:val="00DF00A1"/>
    <w:rsid w:val="00DF1136"/>
    <w:rsid w:val="00DF1D60"/>
    <w:rsid w:val="00E11BAA"/>
    <w:rsid w:val="00E532C7"/>
    <w:rsid w:val="00E672DC"/>
    <w:rsid w:val="00EA1398"/>
    <w:rsid w:val="00EA49B3"/>
    <w:rsid w:val="00F0194D"/>
    <w:rsid w:val="00F5761A"/>
    <w:rsid w:val="00F66447"/>
    <w:rsid w:val="00F84C5A"/>
    <w:rsid w:val="00F91906"/>
    <w:rsid w:val="00F97B15"/>
    <w:rsid w:val="00FB07C4"/>
    <w:rsid w:val="00FC3271"/>
    <w:rsid w:val="00FD6121"/>
    <w:rsid w:val="00FE4B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2190</Words>
  <Characters>12487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3</cp:revision>
  <cp:lastPrinted>2020-10-26T13:36:00Z</cp:lastPrinted>
  <dcterms:created xsi:type="dcterms:W3CDTF">2020-11-21T12:13:00Z</dcterms:created>
  <dcterms:modified xsi:type="dcterms:W3CDTF">2020-11-21T12:15:00Z</dcterms:modified>
</cp:coreProperties>
</file>